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716F7" w14:textId="0E4D6C0E" w:rsidR="00BA16BB" w:rsidRDefault="00F6526C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A6E9F3" wp14:editId="1B69D3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38800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6E9F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53038800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D6BB76" wp14:editId="59E2897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8EA84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6BB76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64A8EA84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C06DC6" wp14:editId="0B403314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CD55D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06DC6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07ECD55D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F43A31" wp14:editId="0C693EE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E82E5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43A31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781E82E5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7B9D33A4" w14:textId="334B3207" w:rsidR="00DC08C4" w:rsidRPr="00DC08C4" w:rsidRDefault="00F6526C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9725444" w14:textId="77777777" w:rsidR="00DC08C4" w:rsidRPr="008653F5" w:rsidRDefault="00DC08C4" w:rsidP="00FF445C">
      <w:pPr>
        <w:jc w:val="center"/>
      </w:pPr>
    </w:p>
    <w:p w14:paraId="442283FB" w14:textId="77777777" w:rsidR="00BA16BB" w:rsidRPr="006D0812" w:rsidRDefault="00F6526C" w:rsidP="00BA16BB">
      <w:pPr>
        <w:pStyle w:val="SubjectName-ContractCzechRadio"/>
      </w:pPr>
      <w:r w:rsidRPr="006D0812">
        <w:t>Český rozhlas</w:t>
      </w:r>
    </w:p>
    <w:p w14:paraId="7B2E1F7A" w14:textId="77777777" w:rsidR="00BA16BB" w:rsidRPr="006D0812" w:rsidRDefault="00F6526C" w:rsidP="00BA16BB">
      <w:pPr>
        <w:pStyle w:val="SubjectSpecification-ContractCzechRadio"/>
      </w:pPr>
      <w:r w:rsidRPr="006D0812">
        <w:t>zřízený zákonem č. 484/1991 Sb., o Českém rozhlasu</w:t>
      </w:r>
    </w:p>
    <w:p w14:paraId="337A8FB8" w14:textId="77777777" w:rsidR="00BA16BB" w:rsidRPr="006D0812" w:rsidRDefault="00F6526C" w:rsidP="00BA16BB">
      <w:pPr>
        <w:pStyle w:val="SubjectSpecification-ContractCzechRadio"/>
      </w:pPr>
      <w:r w:rsidRPr="006D0812">
        <w:t>nezapisuje se do obchodního rejstříku</w:t>
      </w:r>
    </w:p>
    <w:p w14:paraId="7FE85E2E" w14:textId="77777777" w:rsidR="00BA16BB" w:rsidRPr="006D0812" w:rsidRDefault="00F6526C" w:rsidP="00BA16BB">
      <w:pPr>
        <w:pStyle w:val="SubjectSpecification-ContractCzechRadio"/>
      </w:pPr>
      <w:r w:rsidRPr="006D0812">
        <w:t>se sídlem Vinohradská 12, 120 99 Praha 2</w:t>
      </w:r>
    </w:p>
    <w:p w14:paraId="32ABCAE1" w14:textId="77777777" w:rsidR="00494553" w:rsidRPr="007317CC" w:rsidRDefault="00F6526C" w:rsidP="00494553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>
        <w:rPr>
          <w:color w:val="auto"/>
        </w:rPr>
        <w:t>Mgr. Reném Zavoralem, generálním ředitelem</w:t>
      </w:r>
    </w:p>
    <w:p w14:paraId="02FC9A9E" w14:textId="703815DE" w:rsidR="00BA16BB" w:rsidRPr="007317CC" w:rsidRDefault="00F6526C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2FC44DB5" w14:textId="7330D0DE" w:rsidR="00BA16BB" w:rsidRPr="007317CC" w:rsidRDefault="00F6526C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8E5D5FA" w14:textId="377F1D42" w:rsidR="007220A3" w:rsidRPr="007317CC" w:rsidRDefault="00F6526C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494553">
        <w:rPr>
          <w:rFonts w:cs="Arial"/>
          <w:szCs w:val="20"/>
        </w:rPr>
        <w:t>Ing. Petr Maroušek</w:t>
      </w:r>
      <w:r w:rsidR="0078355E">
        <w:rPr>
          <w:rFonts w:cs="Arial"/>
          <w:szCs w:val="20"/>
        </w:rPr>
        <w:t xml:space="preserve">, </w:t>
      </w:r>
      <w:r w:rsidR="0078355E">
        <w:t>vedoucí Oddělení infrastruktury IT</w:t>
      </w:r>
    </w:p>
    <w:p w14:paraId="444E8B4C" w14:textId="3B551DDF" w:rsidR="007220A3" w:rsidRPr="007317CC" w:rsidRDefault="00F6526C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78355E">
        <w:t> </w:t>
      </w:r>
      <w:r w:rsidR="0078355E">
        <w:rPr>
          <w:rFonts w:cs="Arial"/>
          <w:szCs w:val="20"/>
        </w:rPr>
        <w:t>221 553 187</w:t>
      </w:r>
    </w:p>
    <w:p w14:paraId="1442B449" w14:textId="1CDA72F1" w:rsidR="007220A3" w:rsidRPr="007317CC" w:rsidRDefault="00F6526C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494553">
        <w:t>petr.marousek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E0B078B" w14:textId="77777777" w:rsidR="00182D39" w:rsidRPr="007317CC" w:rsidRDefault="00F6526C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682D5415" w14:textId="77777777" w:rsidR="00182D39" w:rsidRPr="006D0812" w:rsidRDefault="00182D39" w:rsidP="00BA16BB"/>
    <w:p w14:paraId="2DFF9BBF" w14:textId="77777777" w:rsidR="00BA16BB" w:rsidRPr="006D0812" w:rsidRDefault="00F6526C" w:rsidP="00BA16BB">
      <w:r w:rsidRPr="006D0812">
        <w:t>a</w:t>
      </w:r>
    </w:p>
    <w:p w14:paraId="4206BA5D" w14:textId="77777777" w:rsidR="00BA16BB" w:rsidRPr="006D0812" w:rsidRDefault="00BA16BB" w:rsidP="00BA16BB"/>
    <w:p w14:paraId="172862AC" w14:textId="77777777" w:rsidR="006D0812" w:rsidRPr="00DA6D1E" w:rsidRDefault="00F6526C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035E0EA5" w14:textId="77777777" w:rsidR="000F0134" w:rsidRDefault="00F6526C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4A647F39" w14:textId="77777777" w:rsidR="006D0812" w:rsidRPr="007317CC" w:rsidRDefault="00F6526C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0C7178CA" w14:textId="23E70985" w:rsidR="007317CC" w:rsidRPr="007317CC" w:rsidRDefault="00F6526C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78339101" w14:textId="361BEF7D" w:rsidR="006D0812" w:rsidRDefault="00F6526C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6D4ED955" w14:textId="524E34ED" w:rsidR="000F0134" w:rsidRPr="007317CC" w:rsidRDefault="00F6526C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4F48965" w14:textId="77777777" w:rsidR="006D0812" w:rsidRPr="007317CC" w:rsidRDefault="00F6526C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4479061" w14:textId="77777777" w:rsidR="006D0812" w:rsidRPr="007317CC" w:rsidRDefault="00F6526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87AA4EB" w14:textId="77777777" w:rsidR="006D0812" w:rsidRPr="007317CC" w:rsidRDefault="00F6526C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4159061" w14:textId="4EC21CC0" w:rsidR="00182D39" w:rsidRDefault="00F6526C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07D5C885" w14:textId="4FD6FF51" w:rsidR="00162D8D" w:rsidRDefault="00162D8D" w:rsidP="006D0812">
      <w:pPr>
        <w:pStyle w:val="SubjectSpecification-ContractCzechRadio"/>
      </w:pPr>
    </w:p>
    <w:p w14:paraId="060DAFEE" w14:textId="30C50FFB" w:rsidR="00162D8D" w:rsidRPr="00162D8D" w:rsidRDefault="00F6526C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669F24AA" w14:textId="77777777" w:rsidR="008653F5" w:rsidRPr="006D0812" w:rsidRDefault="008653F5" w:rsidP="00BA16BB"/>
    <w:p w14:paraId="024E8D4A" w14:textId="002B0EF2" w:rsidR="00BA16BB" w:rsidRDefault="00F6526C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F10B4C" w:rsidRPr="00F10B4C">
        <w:rPr>
          <w:rFonts w:cs="Arial"/>
          <w:b/>
          <w:szCs w:val="20"/>
        </w:rPr>
        <w:t xml:space="preserve">MR57_2024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F10B4C" w:rsidRPr="00F10B4C">
        <w:rPr>
          <w:rFonts w:cs="Arial"/>
          <w:b/>
          <w:szCs w:val="20"/>
        </w:rPr>
        <w:t xml:space="preserve">Podpora systému Oracle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7C60E801" w14:textId="77777777" w:rsidR="00BA16BB" w:rsidRPr="006D0812" w:rsidRDefault="00F6526C" w:rsidP="00BA16BB">
      <w:pPr>
        <w:pStyle w:val="Heading-Number-ContractCzechRadio"/>
      </w:pPr>
      <w:r w:rsidRPr="006D0812">
        <w:t>Předmět smlouvy</w:t>
      </w:r>
    </w:p>
    <w:p w14:paraId="2CB17696" w14:textId="77777777" w:rsidR="004545D6" w:rsidRDefault="00F6526C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5139885A" w14:textId="77777777" w:rsidR="00F10B4C" w:rsidRDefault="00F6526C" w:rsidP="00A5735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>
        <w:t>:</w:t>
      </w:r>
    </w:p>
    <w:p w14:paraId="2F1F14A9" w14:textId="249D576B" w:rsidR="00BD0C33" w:rsidRDefault="00F6526C" w:rsidP="003E0B77">
      <w:pPr>
        <w:pStyle w:val="ListNumber-ContractCzechRadio"/>
        <w:numPr>
          <w:ilvl w:val="0"/>
          <w:numId w:val="44"/>
        </w:numPr>
      </w:pPr>
      <w:r w:rsidRPr="0081526C">
        <w:rPr>
          <w:b/>
        </w:rPr>
        <w:t>zajištění technické podpory</w:t>
      </w:r>
      <w:r w:rsidR="003E0B77" w:rsidRPr="0081526C">
        <w:rPr>
          <w:b/>
        </w:rPr>
        <w:t xml:space="preserve"> produktu</w:t>
      </w:r>
      <w:r w:rsidRPr="0081526C">
        <w:rPr>
          <w:b/>
        </w:rPr>
        <w:t xml:space="preserve"> Software Update &amp; License Oracle Database Standard Edition 2 – Processor Perpetual, 4 CPU CSI 23422788</w:t>
      </w:r>
      <w:r w:rsidR="004B55B9">
        <w:t xml:space="preserve"> </w:t>
      </w:r>
    </w:p>
    <w:p w14:paraId="56686BC3" w14:textId="77777777" w:rsidR="00BA16BB" w:rsidRDefault="00F6526C" w:rsidP="00EF2676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="00646A22" w:rsidRPr="00BD0C33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14:paraId="7EFB05E8" w14:textId="77777777" w:rsidR="00BD0C33" w:rsidRDefault="00F6526C" w:rsidP="00BD0C33">
      <w:pPr>
        <w:pStyle w:val="ListNumber-ContractCzechRadio"/>
      </w:pPr>
      <w:r>
        <w:lastRenderedPageBreak/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7F1E8EF6" w14:textId="73F72CAF" w:rsidR="004545D6" w:rsidRDefault="00F6526C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25F72F8" w14:textId="77777777" w:rsidR="00BA16BB" w:rsidRPr="006D0812" w:rsidRDefault="00F6526C" w:rsidP="00BA16BB">
      <w:pPr>
        <w:pStyle w:val="Heading-Number-ContractCzechRadio"/>
      </w:pPr>
      <w:r w:rsidRPr="006D0812">
        <w:t>Místo a doba plnění</w:t>
      </w:r>
    </w:p>
    <w:p w14:paraId="7034D859" w14:textId="0D92BD63" w:rsidR="00820341" w:rsidRDefault="00F6526C" w:rsidP="00D270E2">
      <w:pPr>
        <w:pStyle w:val="ListNumber-ContractCzechRadio"/>
        <w:numPr>
          <w:ilvl w:val="1"/>
          <w:numId w:val="43"/>
        </w:numPr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</w:t>
      </w:r>
      <w:r w:rsidR="00820341">
        <w:t xml:space="preserve"> datová infrastruktura objednatele.</w:t>
      </w:r>
      <w:r w:rsidRPr="004545D6">
        <w:t xml:space="preserve"> </w:t>
      </w:r>
    </w:p>
    <w:p w14:paraId="1CD6A541" w14:textId="6AC9366E" w:rsidR="004545D6" w:rsidRDefault="003E0B77" w:rsidP="00EE4951">
      <w:pPr>
        <w:pStyle w:val="ListNumber-ContractCzechRadio"/>
        <w:numPr>
          <w:ilvl w:val="1"/>
          <w:numId w:val="43"/>
        </w:numPr>
        <w:tabs>
          <w:tab w:val="left" w:pos="142"/>
        </w:tabs>
      </w:pPr>
      <w:r>
        <w:t xml:space="preserve">Poskytovatel se zavazuje poskytovat služby </w:t>
      </w:r>
      <w:r w:rsidRPr="00820341">
        <w:rPr>
          <w:rFonts w:cs="Arial"/>
          <w:szCs w:val="20"/>
        </w:rPr>
        <w:t xml:space="preserve">na období </w:t>
      </w:r>
      <w:r w:rsidRPr="00820341">
        <w:rPr>
          <w:rFonts w:cs="Arial"/>
          <w:b/>
          <w:szCs w:val="20"/>
        </w:rPr>
        <w:t>3 let</w:t>
      </w:r>
      <w:r w:rsidRPr="00820341">
        <w:rPr>
          <w:rFonts w:cs="Arial"/>
          <w:szCs w:val="20"/>
        </w:rPr>
        <w:t xml:space="preserve"> </w:t>
      </w:r>
      <w:r w:rsidR="006A2AAC">
        <w:rPr>
          <w:rFonts w:cs="Arial"/>
          <w:b/>
          <w:szCs w:val="20"/>
        </w:rPr>
        <w:t xml:space="preserve">s účinností od </w:t>
      </w:r>
      <w:r w:rsidR="00FB6FE5">
        <w:rPr>
          <w:rFonts w:cs="Arial"/>
          <w:b/>
          <w:szCs w:val="20"/>
        </w:rPr>
        <w:t>9</w:t>
      </w:r>
      <w:bookmarkStart w:id="0" w:name="_GoBack"/>
      <w:bookmarkEnd w:id="0"/>
      <w:r w:rsidR="006A2AAC">
        <w:rPr>
          <w:rFonts w:cs="Arial"/>
          <w:b/>
          <w:szCs w:val="20"/>
        </w:rPr>
        <w:t>.4.2025</w:t>
      </w:r>
      <w:r w:rsidRPr="00820341">
        <w:rPr>
          <w:rFonts w:cs="Arial"/>
          <w:b/>
          <w:szCs w:val="20"/>
        </w:rPr>
        <w:t>.</w:t>
      </w:r>
      <w:r w:rsidRPr="00820341">
        <w:rPr>
          <w:rFonts w:cs="Arial"/>
          <w:szCs w:val="20"/>
        </w:rPr>
        <w:t xml:space="preserve"> </w:t>
      </w:r>
    </w:p>
    <w:p w14:paraId="718E75B8" w14:textId="293889D2" w:rsidR="004545D6" w:rsidRDefault="00F6526C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0146FC26" w14:textId="474276FA" w:rsidR="004545D6" w:rsidRPr="004545D6" w:rsidRDefault="00F6526C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B43EB4A" w14:textId="38D6C455" w:rsidR="004545D6" w:rsidRPr="004545D6" w:rsidRDefault="00F6526C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17A6332E" w14:textId="77777777" w:rsidR="00BA16BB" w:rsidRPr="006D0812" w:rsidRDefault="00F6526C" w:rsidP="00BA16BB">
      <w:pPr>
        <w:pStyle w:val="Heading-Number-ContractCzechRadio"/>
      </w:pPr>
      <w:r w:rsidRPr="006D0812">
        <w:t>Cena a platební podmínky</w:t>
      </w:r>
    </w:p>
    <w:p w14:paraId="40E08F7D" w14:textId="3D20C449" w:rsidR="00F10B4C" w:rsidRPr="004545D6" w:rsidRDefault="00F6526C" w:rsidP="00F10B4C">
      <w:pPr>
        <w:pStyle w:val="ListNumber-ContractCzechRadio"/>
      </w:pPr>
      <w:r w:rsidRPr="004545D6">
        <w:t xml:space="preserve">Cena </w:t>
      </w:r>
      <w:r>
        <w:t>za poskytování služeb</w:t>
      </w:r>
      <w:r w:rsidRPr="00BD0C33">
        <w:t xml:space="preserve"> je</w:t>
      </w:r>
      <w:r>
        <w:t xml:space="preserve"> dána</w:t>
      </w:r>
      <w:r w:rsidRPr="00BD0C33">
        <w:t xml:space="preserve"> </w:t>
      </w:r>
      <w:r>
        <w:t>nabídkou poskytovatele ve veřejné zakázce</w:t>
      </w:r>
      <w:r w:rsidR="0081526C">
        <w:t xml:space="preserve"> </w:t>
      </w:r>
      <w:r w:rsidR="0081526C" w:rsidRPr="000D775C">
        <w:rPr>
          <w:b/>
        </w:rPr>
        <w:t>č</w:t>
      </w:r>
      <w:r w:rsidR="0081526C">
        <w:t>.</w:t>
      </w:r>
      <w:r w:rsidR="006E7787">
        <w:t xml:space="preserve"> </w:t>
      </w:r>
      <w:r w:rsidR="0081526C" w:rsidRPr="000D775C">
        <w:rPr>
          <w:b/>
        </w:rPr>
        <w:t>MR</w:t>
      </w:r>
      <w:r w:rsidR="0081526C">
        <w:rPr>
          <w:b/>
        </w:rPr>
        <w:t>57/</w:t>
      </w:r>
      <w:r w:rsidR="0081526C" w:rsidRPr="000D775C">
        <w:rPr>
          <w:b/>
        </w:rPr>
        <w:t>2024</w:t>
      </w:r>
      <w:r w:rsidR="0081526C">
        <w:t xml:space="preserve"> </w:t>
      </w:r>
      <w:r>
        <w:t>a činí [</w:t>
      </w:r>
      <w:r w:rsidRPr="00F10B4C">
        <w:rPr>
          <w:b/>
          <w:highlight w:val="yellow"/>
        </w:rPr>
        <w:t>DOPLNIT</w:t>
      </w:r>
      <w:r>
        <w:t>]</w:t>
      </w:r>
      <w:r w:rsidRPr="00F10B4C">
        <w:rPr>
          <w:b/>
        </w:rPr>
        <w:t xml:space="preserve">,- Kč </w:t>
      </w:r>
      <w:r>
        <w:t xml:space="preserve">(slovy: </w:t>
      </w:r>
      <w:r w:rsidRPr="009A00D3">
        <w:t>[</w:t>
      </w:r>
      <w:r w:rsidRPr="00F10B4C">
        <w:rPr>
          <w:highlight w:val="yellow"/>
        </w:rPr>
        <w:t>DOPLNIT</w:t>
      </w:r>
      <w:r w:rsidRPr="009A00D3">
        <w:t>]</w:t>
      </w:r>
      <w:r>
        <w:t xml:space="preserve"> korun českých)</w:t>
      </w:r>
      <w:r w:rsidRPr="00F10B4C">
        <w:rPr>
          <w:b/>
        </w:rPr>
        <w:t xml:space="preserve"> bez DPH</w:t>
      </w:r>
      <w:r>
        <w:t>. K ceně bude přičtena DPH</w:t>
      </w:r>
      <w:r w:rsidRPr="00AF32E6">
        <w:t xml:space="preserve"> </w:t>
      </w:r>
      <w:r>
        <w:t>v souladu se</w:t>
      </w:r>
      <w:r w:rsidRPr="007A0E70">
        <w:t xml:space="preserve"> zákon</w:t>
      </w:r>
      <w:r>
        <w:t>em</w:t>
      </w:r>
      <w:r w:rsidRPr="007A0E70">
        <w:t xml:space="preserve"> č. 235/2004 Sb., o </w:t>
      </w:r>
      <w:r>
        <w:t>dani z přidané hodnoty, ve znění pozdějších předpisů (dále jen „</w:t>
      </w:r>
      <w:r w:rsidRPr="00F10B4C">
        <w:rPr>
          <w:b/>
        </w:rPr>
        <w:t>ZDPH</w:t>
      </w:r>
      <w:r>
        <w:t>“). Rozpis ceny je uveden v příloze</w:t>
      </w:r>
      <w:r w:rsidRPr="00BD0C33">
        <w:t xml:space="preserve"> tét</w:t>
      </w:r>
      <w:r>
        <w:t>o smlouvy.</w:t>
      </w:r>
      <w:r w:rsidRPr="004545D6">
        <w:t xml:space="preserve"> </w:t>
      </w:r>
    </w:p>
    <w:p w14:paraId="2B395DEF" w14:textId="6D360EE1" w:rsidR="00B27C14" w:rsidRPr="00B27C14" w:rsidRDefault="00F6526C" w:rsidP="00F10B4C">
      <w:pPr>
        <w:pStyle w:val="ListNumber-ContractCzechRadio"/>
      </w:pPr>
      <w:r>
        <w:t>C</w:t>
      </w:r>
      <w:r w:rsidRPr="004545D6">
        <w:t>en</w:t>
      </w:r>
      <w:r w:rsidR="0081526C">
        <w:t xml:space="preserve">a dle předchozího odstavce </w:t>
      </w:r>
      <w:r>
        <w:t>j</w:t>
      </w:r>
      <w:r w:rsidR="0081526C">
        <w:t>e</w:t>
      </w:r>
      <w:r>
        <w:t xml:space="preserve"> koneč</w:t>
      </w:r>
      <w:r w:rsidR="0081526C">
        <w:t xml:space="preserve">ná </w:t>
      </w:r>
      <w:r w:rsidRPr="004545D6">
        <w:t>a zahrnuj</w:t>
      </w:r>
      <w:r w:rsidR="0081526C">
        <w:t>e</w:t>
      </w:r>
      <w:r w:rsidRPr="004545D6">
        <w:t xml:space="preserve">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</w:t>
      </w:r>
      <w:r>
        <w:t xml:space="preserve">a splněním všech povinností </w:t>
      </w:r>
      <w:r w:rsidRPr="004545D6">
        <w:t xml:space="preserve">dle této smlouvy (např. doprava </w:t>
      </w:r>
      <w:r>
        <w:t>do místa plnění, navrácení místa poskytování služeb do původního stavu, náklady na likvidaci vzniklých odpadů, a další náklady nezbytné k řádnému poskytování služeb</w:t>
      </w:r>
      <w:r w:rsidRPr="004545D6">
        <w:t>)</w:t>
      </w:r>
      <w:r>
        <w:t>. Objednatel neposkytuje poskytovateli jakékoli zálohy.</w:t>
      </w:r>
      <w:r w:rsidR="003E0B77">
        <w:t xml:space="preserve"> </w:t>
      </w:r>
    </w:p>
    <w:p w14:paraId="52D57323" w14:textId="61567610" w:rsidR="00B27C14" w:rsidRPr="00B27C14" w:rsidRDefault="00F6526C" w:rsidP="00BD0C33">
      <w:pPr>
        <w:pStyle w:val="ListNumber-ContractCzechRadio"/>
      </w:pPr>
      <w:r w:rsidRPr="00B27C14">
        <w:t xml:space="preserve">Úhrada ceny bude </w:t>
      </w:r>
      <w:r w:rsidR="00A90464">
        <w:t>rozdělena na 3 stejné části. První část ceny služeb bude uhrazena objednatelem po řádném zahájení poskytování služeb objednateli na základě daňového dokladu (dále jen „</w:t>
      </w:r>
      <w:r w:rsidR="00A90464">
        <w:rPr>
          <w:b/>
        </w:rPr>
        <w:t>faktura</w:t>
      </w:r>
      <w:r w:rsidR="00A90464">
        <w:t xml:space="preserve">“). </w:t>
      </w:r>
      <w:r w:rsidR="003A19C5">
        <w:t xml:space="preserve">Cena služeb za každý další rok bude hrazena vždy na základě faktury vystavené poskytovatelem k výročí zahájení poskytování služeb dle čl. II., odst. 2 této smlouvy.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61AEF355" w14:textId="0C8EDF66" w:rsidR="000F0134" w:rsidRDefault="00F6526C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</w:t>
      </w:r>
      <w:r w:rsidR="0041566C" w:rsidRPr="0041566C">
        <w:lastRenderedPageBreak/>
        <w:t>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0FB9FA1E" w14:textId="20E37F0E" w:rsidR="00B27C14" w:rsidRPr="00B27C14" w:rsidRDefault="00F6526C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6CBD1C80" w14:textId="7C49E221" w:rsidR="005D4C3A" w:rsidRDefault="00F6526C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bude ručit v souladu s § 109 </w:t>
      </w:r>
      <w:r w:rsidR="00AB1E80" w:rsidRPr="006D0812">
        <w:t>Z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plnění písemný doklad. Český rozhlas má právo odstoupit od této smlouvy v případě, že poskytovatel zdanitelného plnění bude v průběhu trvání této smlouvy prohlášen za nespolehlivého plátce.</w:t>
      </w:r>
    </w:p>
    <w:p w14:paraId="2DFB3EE8" w14:textId="77777777" w:rsidR="00882671" w:rsidRPr="00882671" w:rsidRDefault="00F6526C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1AA90D0C" w14:textId="744549FF" w:rsidR="00294342" w:rsidRDefault="00F6526C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="00261CF9">
        <w:t xml:space="preserve">, </w:t>
      </w:r>
      <w:r w:rsidR="000F1DC4" w:rsidRPr="006D0812">
        <w:t>dále jen „</w:t>
      </w:r>
      <w:r w:rsidR="000F1DC4" w:rsidRPr="004216FE">
        <w:rPr>
          <w:b/>
        </w:rPr>
        <w:t>protokol o poskytnutí služeb</w:t>
      </w:r>
      <w:r w:rsidR="000F1DC4" w:rsidRPr="006D0812">
        <w:t>“</w:t>
      </w:r>
      <w:r w:rsidR="00261CF9">
        <w:t>, který tvoří přílohu faktury</w:t>
      </w:r>
      <w:r w:rsidR="003E0B77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</w:t>
      </w:r>
      <w:r w:rsidR="003E0B77">
        <w:t>,</w:t>
      </w:r>
      <w:r w:rsidR="0084627F">
        <w:t xml:space="preserve">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oprávněnými zástupci obou smluvních stran.</w:t>
      </w:r>
    </w:p>
    <w:p w14:paraId="726B99E1" w14:textId="367D1EF6" w:rsidR="00911FD3" w:rsidRDefault="00F6526C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05B665E5" w14:textId="6E0D6191" w:rsidR="00882671" w:rsidRPr="00882671" w:rsidRDefault="00F6526C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416FA9C1" w14:textId="77777777" w:rsidR="00A11BC0" w:rsidRPr="006D0812" w:rsidRDefault="00F6526C" w:rsidP="00A11BC0">
      <w:pPr>
        <w:pStyle w:val="Heading-Number-ContractCzechRadio"/>
      </w:pPr>
      <w:r>
        <w:t>Kvalita služeb</w:t>
      </w:r>
    </w:p>
    <w:p w14:paraId="73D0275A" w14:textId="265E6E71" w:rsidR="00214A85" w:rsidRPr="002616F2" w:rsidRDefault="00F6526C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6BEE2908" w14:textId="5DB365B8" w:rsidR="002616F2" w:rsidRPr="00214A85" w:rsidRDefault="00F6526C" w:rsidP="00214A85">
      <w:pPr>
        <w:pStyle w:val="ListNumber-ContractCzechRadio"/>
        <w:rPr>
          <w:szCs w:val="24"/>
        </w:rPr>
      </w:pPr>
      <w:r>
        <w:rPr>
          <w:szCs w:val="24"/>
        </w:rPr>
        <w:lastRenderedPageBreak/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1382AA86" w14:textId="77777777" w:rsidR="00214A85" w:rsidRPr="00214A85" w:rsidRDefault="00F6526C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16D48FDA" w14:textId="70BA0A2C" w:rsidR="00214A85" w:rsidRPr="00492F11" w:rsidRDefault="00F6526C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2C252C07" w14:textId="19787357" w:rsidR="00492F11" w:rsidRPr="00214A85" w:rsidRDefault="00F6526C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739F685F" w14:textId="77777777" w:rsidR="008D1F83" w:rsidRPr="006D0812" w:rsidRDefault="00F6526C" w:rsidP="008D1F83">
      <w:pPr>
        <w:pStyle w:val="Heading-Number-ContractCzechRadio"/>
      </w:pPr>
      <w:r w:rsidRPr="006D0812">
        <w:t>Změny smlouvy</w:t>
      </w:r>
    </w:p>
    <w:p w14:paraId="4573FDF8" w14:textId="2D16F645" w:rsidR="008D1F83" w:rsidRPr="006D0812" w:rsidRDefault="00F6526C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 xml:space="preserve">číslem 1 </w:t>
      </w:r>
      <w:r w:rsidR="004216FE">
        <w:t>a podepsanými</w:t>
      </w:r>
      <w:r w:rsidRPr="006D0812">
        <w:t xml:space="preserve"> oprávněnými osobami obou smluvních stran. </w:t>
      </w:r>
    </w:p>
    <w:p w14:paraId="0DE2FDDF" w14:textId="77777777" w:rsidR="008D1F83" w:rsidRPr="006D0812" w:rsidRDefault="00F6526C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9FA466" wp14:editId="5372AD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4408106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9FA466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74408106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B2F2C3A" w14:textId="00E90EED" w:rsidR="00B979C9" w:rsidRDefault="00F6526C" w:rsidP="00A11BC0">
      <w:pPr>
        <w:pStyle w:val="Heading-Number-ContractCzechRadio"/>
      </w:pPr>
      <w:r>
        <w:t>Práva a povinnosti smluvních stran</w:t>
      </w:r>
    </w:p>
    <w:p w14:paraId="07EE4C87" w14:textId="361BD0CA" w:rsidR="00B979C9" w:rsidRDefault="00F6526C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6F3EF44" w14:textId="27FF32E8" w:rsidR="00B979C9" w:rsidRDefault="00F6526C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772ECD5B" w14:textId="3B739610" w:rsidR="00B979C9" w:rsidRDefault="00F6526C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9890B1A" w14:textId="02228E97" w:rsidR="00B979C9" w:rsidRDefault="00F6526C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97BC5C6" w14:textId="34FD1A59" w:rsidR="00B979C9" w:rsidRDefault="00F6526C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50E8DC69" w14:textId="253D8A89" w:rsidR="00B979C9" w:rsidRDefault="00F6526C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6F7F0ED5" w14:textId="6B858FC4" w:rsidR="001B2C4F" w:rsidRDefault="00F6526C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33A4D1B4" w14:textId="588B350D" w:rsidR="00B979C9" w:rsidRDefault="00F6526C" w:rsidP="00B979C9">
      <w:pPr>
        <w:pStyle w:val="ListLetter-ContractCzechRadio"/>
        <w:jc w:val="both"/>
      </w:pPr>
      <w:r>
        <w:lastRenderedPageBreak/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0BB9E06" w14:textId="27A7641F" w:rsidR="00B979C9" w:rsidRDefault="00F6526C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58AA03B3" w14:textId="0CEADDD7" w:rsidR="00B979C9" w:rsidRDefault="00F6526C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0D5CDAB9" w14:textId="41582522" w:rsidR="00B979C9" w:rsidRDefault="00F6526C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8320144" w14:textId="7C07764D" w:rsidR="00A11BC0" w:rsidRPr="006D0812" w:rsidRDefault="00F6526C" w:rsidP="00A11BC0">
      <w:pPr>
        <w:pStyle w:val="Heading-Number-ContractCzechRadio"/>
      </w:pPr>
      <w:r w:rsidRPr="006D0812">
        <w:t>Sankce</w:t>
      </w:r>
    </w:p>
    <w:p w14:paraId="7403D232" w14:textId="77777777" w:rsidR="00F10B4C" w:rsidRPr="00F10B4C" w:rsidRDefault="00F6526C" w:rsidP="00F10B4C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>1 000,-</w:t>
      </w:r>
      <w:r w:rsidRPr="00F10B4C">
        <w:rPr>
          <w:b/>
        </w:rPr>
        <w:t xml:space="preserve"> </w:t>
      </w:r>
      <w:r w:rsidRPr="0074622E">
        <w:t>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51A3CD63" w14:textId="77777777" w:rsidR="00F10B4C" w:rsidRPr="00F10B4C" w:rsidRDefault="00F6526C" w:rsidP="00F10B4C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>1 000</w:t>
      </w:r>
      <w:r w:rsidRPr="0074622E">
        <w:t>,- Kč</w:t>
      </w:r>
      <w:r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40B274F" w14:textId="77777777" w:rsidR="00F10B4C" w:rsidRPr="00F10B4C" w:rsidRDefault="00F6526C" w:rsidP="00F10B4C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>
        <w:t>poskytovateli</w:t>
      </w:r>
      <w:r w:rsidRPr="00565B8F">
        <w:t xml:space="preserve"> smluvní </w:t>
      </w:r>
      <w:r w:rsidRPr="00CF2EDD">
        <w:t xml:space="preserve">pokutu ve </w:t>
      </w:r>
      <w:r>
        <w:t xml:space="preserve">výši </w:t>
      </w:r>
      <w:r w:rsidRPr="0074622E"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10A947A7" w14:textId="1F1ADA33" w:rsidR="00257C4E" w:rsidRPr="008A4986" w:rsidRDefault="00F6526C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3A8DE81C" w14:textId="5D68F0CE" w:rsidR="00257C4E" w:rsidRPr="008A4986" w:rsidRDefault="00F6526C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9FBFE1F" w14:textId="4036A14C" w:rsidR="00257C4E" w:rsidRPr="000F1DC4" w:rsidRDefault="00F6526C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10415510" w14:textId="6935E61E" w:rsidR="004B1672" w:rsidRDefault="00F6526C" w:rsidP="000F0134">
      <w:pPr>
        <w:pStyle w:val="Heading-Number-ContractCzechRadio"/>
      </w:pPr>
      <w:r>
        <w:t>Zánik smlouvy</w:t>
      </w:r>
    </w:p>
    <w:p w14:paraId="07EB2745" w14:textId="53ABAC86" w:rsidR="00CD36A1" w:rsidRPr="008A4986" w:rsidRDefault="00F6526C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>odstoupením</w:t>
      </w:r>
      <w:r w:rsidR="00261CF9">
        <w:rPr>
          <w:spacing w:val="-4"/>
          <w:lang w:eastAsia="cs-CZ"/>
        </w:rPr>
        <w:t xml:space="preserve"> (4)</w:t>
      </w:r>
      <w:r w:rsidRPr="00B63CDB">
        <w:rPr>
          <w:spacing w:val="-4"/>
          <w:lang w:eastAsia="cs-CZ"/>
        </w:rPr>
        <w:t xml:space="preserve"> </w:t>
      </w:r>
      <w:r w:rsidR="00261CF9">
        <w:rPr>
          <w:spacing w:val="-4"/>
          <w:lang w:eastAsia="cs-CZ"/>
        </w:rPr>
        <w:t>písemnou výpovědí.</w:t>
      </w:r>
    </w:p>
    <w:p w14:paraId="0879C867" w14:textId="2E9F7069" w:rsidR="00C55596" w:rsidRDefault="00F6526C">
      <w:pPr>
        <w:pStyle w:val="ListNumber-ContractCzechRadio"/>
      </w:pPr>
      <w:r>
        <w:lastRenderedPageBreak/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23D6FE5B" w14:textId="7E9EB6A6" w:rsidR="00C55596" w:rsidRPr="00CD36A1" w:rsidRDefault="00F6526C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2F9DB45B" w14:textId="3882AB1C" w:rsidR="004B1672" w:rsidRPr="00CF2EDD" w:rsidRDefault="00F6526C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501CDE33" w14:textId="0C7CFF31" w:rsidR="004B1672" w:rsidRPr="00CF2EDD" w:rsidRDefault="00F6526C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377102">
        <w:t>14</w:t>
      </w:r>
      <w:r w:rsidRPr="00BF05E5">
        <w:t xml:space="preserve"> dní</w:t>
      </w:r>
      <w:r>
        <w:t>;</w:t>
      </w:r>
    </w:p>
    <w:p w14:paraId="7E852DE1" w14:textId="79C45896" w:rsidR="004B1672" w:rsidRDefault="00F6526C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7C876C19" w14:textId="5B0427F4" w:rsidR="007C07AF" w:rsidRDefault="00F6526C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563E0B65" w14:textId="439B82EB" w:rsidR="004B1672" w:rsidRDefault="00F6526C" w:rsidP="004B1672">
      <w:pPr>
        <w:pStyle w:val="ListLetter-ContractCzechRadio"/>
        <w:jc w:val="both"/>
      </w:pPr>
      <w:r>
        <w:t>je</w:t>
      </w:r>
      <w:r w:rsidR="006E7787">
        <w:t>-</w:t>
      </w:r>
      <w:r>
        <w:t>li to stanoveno touto smlouvou</w:t>
      </w:r>
      <w:r w:rsidRPr="00CF2EDD">
        <w:t>.</w:t>
      </w:r>
    </w:p>
    <w:p w14:paraId="1E3B4071" w14:textId="7C0679E0" w:rsidR="00772A02" w:rsidRPr="00261CF9" w:rsidRDefault="00F6526C" w:rsidP="00F10B4C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1A734701" w14:textId="3CEC9C6A" w:rsidR="00F10B4C" w:rsidRPr="00772A02" w:rsidRDefault="00261CF9" w:rsidP="00261CF9">
      <w:pPr>
        <w:pStyle w:val="ListNumber-ContractCzechRadio"/>
      </w:pPr>
      <w:r>
        <w:t xml:space="preserve">Tato dohoda může být písemně </w:t>
      </w:r>
      <w:r w:rsidRPr="00261CF9">
        <w:rPr>
          <w:u w:val="single"/>
        </w:rPr>
        <w:t>vypovězena</w:t>
      </w:r>
      <w:r>
        <w:t xml:space="preserve"> objednatelem i bez uvedení důvodu s výpovědní dobou v délce </w:t>
      </w:r>
      <w:r w:rsidRPr="00261CF9">
        <w:rPr>
          <w:b/>
        </w:rPr>
        <w:t>3 měsíce</w:t>
      </w:r>
      <w:r>
        <w:t>. Výpovědní doba začíná běžet prvním dnem měsíce následujícího po měsíci, ve kterém byla výpověď doručena druhé smluvní straně.</w:t>
      </w:r>
    </w:p>
    <w:p w14:paraId="070206A4" w14:textId="1DF46983" w:rsidR="00F043FF" w:rsidRDefault="00F6526C" w:rsidP="000F0134">
      <w:pPr>
        <w:pStyle w:val="Heading-Number-ContractCzechRadio"/>
      </w:pPr>
      <w:r>
        <w:t>Další ustanovení</w:t>
      </w:r>
    </w:p>
    <w:p w14:paraId="73C5640B" w14:textId="10E57912" w:rsidR="00F043FF" w:rsidRDefault="00F6526C" w:rsidP="00F043FF">
      <w:pPr>
        <w:pStyle w:val="ListNumber-ContractCzechRadio"/>
      </w:pPr>
      <w:r>
        <w:t>Smluvní strany pro vyloučení možných pochybností uvádí následující:</w:t>
      </w:r>
    </w:p>
    <w:p w14:paraId="769BE91D" w14:textId="5A800AC1" w:rsidR="00F043FF" w:rsidRDefault="00F6526C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564AE5C2" w14:textId="76E2C3F6" w:rsidR="00F043FF" w:rsidRDefault="00F6526C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7484A2F5" w14:textId="5C3A9138" w:rsidR="001B2C4F" w:rsidRDefault="00F6526C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125D36CB" w14:textId="109F61AA" w:rsidR="00F72AB3" w:rsidRDefault="00F6526C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</w:t>
      </w:r>
      <w:r>
        <w:lastRenderedPageBreak/>
        <w:t xml:space="preserve">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1D0BD221" w14:textId="77777777" w:rsidR="00A11BC0" w:rsidRPr="006D0812" w:rsidRDefault="00F6526C" w:rsidP="00A11BC0">
      <w:pPr>
        <w:pStyle w:val="Heading-Number-ContractCzechRadio"/>
      </w:pPr>
      <w:r w:rsidRPr="006D0812">
        <w:t>Závěrečná ustanovení</w:t>
      </w:r>
    </w:p>
    <w:p w14:paraId="6989014B" w14:textId="6044FDCE" w:rsidR="007B1349" w:rsidRPr="006D0812" w:rsidRDefault="00F6526C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48039B1F" w14:textId="619D3051" w:rsidR="00043DF0" w:rsidRPr="006D0812" w:rsidRDefault="00F6526C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D62DE49" w14:textId="76387123" w:rsidR="00F36299" w:rsidRPr="006D0812" w:rsidRDefault="00F6526C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4F6712E" w14:textId="77777777" w:rsidR="00043DF0" w:rsidRPr="006D0812" w:rsidRDefault="00F6526C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69F13DE7" w14:textId="24D2F5E8" w:rsidR="00BE6222" w:rsidRPr="006D0812" w:rsidRDefault="00F6526C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53AE423" w14:textId="2F5E1EE1" w:rsidR="00AA6ED4" w:rsidRPr="00A1527D" w:rsidRDefault="00F6526C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57244EDD" w14:textId="579337BF" w:rsidR="004131AC" w:rsidRPr="008A4986" w:rsidRDefault="00F6526C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5CE6E88" w14:textId="0CDF0907" w:rsidR="00E77D6D" w:rsidRPr="000F0134" w:rsidRDefault="00F6526C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6F26A26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5C3387A3" w14:textId="0D9DCEC0" w:rsidR="008653F5" w:rsidRPr="006D0812" w:rsidRDefault="00F6526C" w:rsidP="0029638E">
      <w:pPr>
        <w:pStyle w:val="ListNumber-ContractCzechRadio"/>
        <w:spacing w:after="0"/>
      </w:pPr>
      <w:r w:rsidRPr="006D0812">
        <w:t>Nedílnou součástí této smlouvy je její</w:t>
      </w:r>
      <w:r w:rsidR="005B3C68">
        <w:t xml:space="preserve"> p</w:t>
      </w:r>
      <w:r w:rsidR="002932DA" w:rsidRPr="0029638E">
        <w:t>říloha</w:t>
      </w:r>
      <w:r w:rsidR="00162D8D" w:rsidRPr="0029638E">
        <w:t xml:space="preserve"> č. </w:t>
      </w:r>
      <w:r w:rsidR="00F10B4C" w:rsidRPr="0029638E">
        <w:t>1</w:t>
      </w:r>
      <w:r w:rsidR="002932DA" w:rsidRPr="0029638E">
        <w:t xml:space="preserve"> </w:t>
      </w:r>
      <w:r w:rsidR="00417F60" w:rsidRPr="0029638E">
        <w:t>–</w:t>
      </w:r>
      <w:r w:rsidR="002932DA" w:rsidRPr="0029638E">
        <w:t xml:space="preserve"> </w:t>
      </w:r>
      <w:r w:rsidR="008653F5" w:rsidRPr="0029638E">
        <w:t>S</w:t>
      </w:r>
      <w:r w:rsidRPr="0029638E">
        <w:t xml:space="preserve">pecifikace </w:t>
      </w:r>
      <w:r w:rsidR="007277E7" w:rsidRPr="0029638E">
        <w:t>služeb</w:t>
      </w:r>
      <w:r w:rsidR="00417F60" w:rsidRPr="0029638E">
        <w:t xml:space="preserve"> a ceny</w:t>
      </w:r>
      <w:r w:rsidR="005B3C68" w:rsidRPr="0029638E">
        <w:rPr>
          <w:rFonts w:cs="Arial"/>
        </w:rPr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A121CC" w14:paraId="7F309EEF" w14:textId="77777777" w:rsidTr="008653F5">
        <w:trPr>
          <w:jc w:val="center"/>
        </w:trPr>
        <w:tc>
          <w:tcPr>
            <w:tcW w:w="4366" w:type="dxa"/>
          </w:tcPr>
          <w:p w14:paraId="3A659439" w14:textId="77777777" w:rsidR="005B3C68" w:rsidRDefault="005B3C68" w:rsidP="005B3C6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  <w:p w14:paraId="3FE76323" w14:textId="562DE98C" w:rsidR="00BA16BB" w:rsidRPr="006D0812" w:rsidRDefault="00F6526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6345AEB6" w14:textId="77777777" w:rsidR="005B3C68" w:rsidRDefault="005B3C68" w:rsidP="005B3C6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  <w:p w14:paraId="2AD31746" w14:textId="65F42BEA" w:rsidR="00BA16BB" w:rsidRPr="006D0812" w:rsidRDefault="00F6526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A121CC" w14:paraId="59A5D1E7" w14:textId="77777777" w:rsidTr="008653F5">
        <w:trPr>
          <w:trHeight w:val="704"/>
          <w:jc w:val="center"/>
        </w:trPr>
        <w:tc>
          <w:tcPr>
            <w:tcW w:w="4366" w:type="dxa"/>
          </w:tcPr>
          <w:p w14:paraId="074E341C" w14:textId="77777777" w:rsidR="00BA16BB" w:rsidRDefault="00F6526C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24914D6A" w14:textId="77777777" w:rsidR="009C2386" w:rsidRPr="00AD79F8" w:rsidRDefault="00F6526C" w:rsidP="009C23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D79F8">
              <w:rPr>
                <w:rFonts w:cs="Arial"/>
                <w:b/>
                <w:szCs w:val="20"/>
              </w:rPr>
              <w:t>Mgr. René Zavoral</w:t>
            </w:r>
          </w:p>
          <w:p w14:paraId="355CCAA3" w14:textId="7553A78F" w:rsidR="008653F5" w:rsidRPr="006D0812" w:rsidRDefault="00F6526C" w:rsidP="009C238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AD79F8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43D68ED4" w14:textId="77777777" w:rsidR="00BA16BB" w:rsidRDefault="00F6526C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19323D06" w14:textId="77777777" w:rsidR="008653F5" w:rsidRPr="008653F5" w:rsidRDefault="00F6526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375BD923" w14:textId="77777777" w:rsidR="008653F5" w:rsidRPr="006D0812" w:rsidRDefault="00F6526C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2659F8D" w14:textId="77777777" w:rsidR="002928DE" w:rsidRDefault="002928DE" w:rsidP="0029638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</w:p>
    <w:p w14:paraId="452BF107" w14:textId="1A0EA6DE" w:rsidR="002928DE" w:rsidRDefault="002928DE" w:rsidP="0029638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  <w:color w:val="000F37"/>
        </w:rPr>
      </w:pPr>
      <w:r>
        <w:rPr>
          <w:b/>
          <w:color w:val="000F37"/>
        </w:rPr>
        <w:lastRenderedPageBreak/>
        <w:t xml:space="preserve">PŘÍLOHA Č. 1 - </w:t>
      </w:r>
      <w:r w:rsidRPr="0029638E">
        <w:rPr>
          <w:b/>
          <w:color w:val="000F37"/>
        </w:rPr>
        <w:t>S</w:t>
      </w:r>
      <w:r w:rsidRPr="002928DE">
        <w:rPr>
          <w:b/>
          <w:color w:val="000F37"/>
        </w:rPr>
        <w:t>PECIFIKACE SLUŽEB A CENY</w:t>
      </w:r>
    </w:p>
    <w:p w14:paraId="253B3841" w14:textId="75CFBA08" w:rsidR="005C7827" w:rsidRPr="0029638E" w:rsidRDefault="00E05B25" w:rsidP="00261CF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i/>
        </w:rPr>
      </w:pPr>
      <w:r>
        <w:rPr>
          <w:i/>
        </w:rPr>
        <w:t>Tato příloha se obsahem shoduje s přílohou č. 3 Výzvy – Technická specifikace a</w:t>
      </w:r>
      <w:r w:rsidR="006E7787">
        <w:rPr>
          <w:i/>
        </w:rPr>
        <w:t xml:space="preserve"> s</w:t>
      </w:r>
      <w:r>
        <w:rPr>
          <w:i/>
        </w:rPr>
        <w:t xml:space="preserve"> přílohou č. 2 Výzvy - Tabulka pro výpočet nabídkové ceny a bude doplněna před podpisem smlouvy v souladu s nabídkou účastníka, s nímž bude smlouva uzavřena.</w:t>
      </w:r>
    </w:p>
    <w:sectPr w:rsidR="005C7827" w:rsidRPr="0029638E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AF5BD" w14:textId="77777777" w:rsidR="00702EA6" w:rsidRDefault="00702EA6">
      <w:pPr>
        <w:spacing w:line="240" w:lineRule="auto"/>
      </w:pPr>
      <w:r>
        <w:separator/>
      </w:r>
    </w:p>
  </w:endnote>
  <w:endnote w:type="continuationSeparator" w:id="0">
    <w:p w14:paraId="0B9FEF7A" w14:textId="77777777" w:rsidR="00702EA6" w:rsidRDefault="00702E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BDC14" w14:textId="77777777" w:rsidR="00224E73" w:rsidRDefault="00F6526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4C98CB9" wp14:editId="7328998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042AE7" w14:textId="443A0808" w:rsidR="00224E73" w:rsidRPr="00727BE2" w:rsidRDefault="00702EA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6526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B6FE5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77102" w:rsidRPr="00377102">
                                <w:fldChar w:fldCharType="begin"/>
                              </w:r>
                              <w:r w:rsidR="00F6526C">
                                <w:instrText xml:space="preserve"> NUMPAGES   \* MERGEFORMAT </w:instrText>
                              </w:r>
                              <w:r w:rsidR="00377102" w:rsidRPr="00377102">
                                <w:fldChar w:fldCharType="separate"/>
                              </w:r>
                              <w:ins w:id="1" w:author="Pittr Radek" w:date="2025-02-14T16:34:00Z">
                                <w:r w:rsidR="00FB6FE5" w:rsidRPr="00FB6FE5">
                                  <w:rPr>
                                    <w:rStyle w:val="slostrnky"/>
                                    <w:noProof/>
                                    <w:rPrChange w:id="2" w:author="Pittr Radek" w:date="2025-02-14T16:34:00Z">
                                      <w:rPr/>
                                    </w:rPrChange>
                                  </w:rPr>
                                  <w:t>8</w:t>
                                </w:r>
                              </w:ins>
                              <w:del w:id="3" w:author="Pittr Radek" w:date="2025-02-14T16:34:00Z">
                                <w:r w:rsidR="00FB6FE5" w:rsidRPr="00FB6FE5" w:rsidDel="00FB6FE5">
                                  <w:rPr>
                                    <w:rStyle w:val="slostrnky"/>
                                    <w:noProof/>
                                  </w:rPr>
                                  <w:delText>8</w:delText>
                                </w:r>
                              </w:del>
                              <w:r w:rsidR="00377102" w:rsidRPr="0037710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C98C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0042AE7" w14:textId="443A0808" w:rsidR="00224E73" w:rsidRPr="00727BE2" w:rsidRDefault="00702EA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6526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6526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6526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B6FE5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F6526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6526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77102" w:rsidRPr="00377102">
                          <w:fldChar w:fldCharType="begin"/>
                        </w:r>
                        <w:r w:rsidR="00F6526C">
                          <w:instrText xml:space="preserve"> NUMPAGES   \* MERGEFORMAT </w:instrText>
                        </w:r>
                        <w:r w:rsidR="00377102" w:rsidRPr="00377102">
                          <w:fldChar w:fldCharType="separate"/>
                        </w:r>
                        <w:ins w:id="4" w:author="Pittr Radek" w:date="2025-02-14T16:34:00Z">
                          <w:r w:rsidR="00FB6FE5" w:rsidRPr="00FB6FE5">
                            <w:rPr>
                              <w:rStyle w:val="slostrnky"/>
                              <w:noProof/>
                              <w:rPrChange w:id="5" w:author="Pittr Radek" w:date="2025-02-14T16:34:00Z">
                                <w:rPr/>
                              </w:rPrChange>
                            </w:rPr>
                            <w:t>8</w:t>
                          </w:r>
                        </w:ins>
                        <w:del w:id="6" w:author="Pittr Radek" w:date="2025-02-14T16:34:00Z">
                          <w:r w:rsidR="00FB6FE5" w:rsidRPr="00FB6FE5" w:rsidDel="00FB6FE5">
                            <w:rPr>
                              <w:rStyle w:val="slostrnky"/>
                              <w:noProof/>
                            </w:rPr>
                            <w:delText>8</w:delText>
                          </w:r>
                        </w:del>
                        <w:r w:rsidR="00377102" w:rsidRPr="0037710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D5377" w14:textId="77777777" w:rsidR="00224E73" w:rsidRPr="00B5596D" w:rsidRDefault="00F6526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AD50BD9" wp14:editId="2A342F2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158024" w14:textId="0152EE4E" w:rsidR="00224E73" w:rsidRPr="00727BE2" w:rsidRDefault="00702EA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6526C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FB6FE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6526C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77102" w:rsidRPr="00377102">
                                <w:fldChar w:fldCharType="begin"/>
                              </w:r>
                              <w:r w:rsidR="00F6526C">
                                <w:instrText xml:space="preserve"> NUMPAGES   \* MERGEFORMAT </w:instrText>
                              </w:r>
                              <w:r w:rsidR="00377102" w:rsidRPr="00377102">
                                <w:fldChar w:fldCharType="separate"/>
                              </w:r>
                              <w:ins w:id="7" w:author="Pittr Radek" w:date="2025-02-14T16:34:00Z">
                                <w:r w:rsidR="00FB6FE5" w:rsidRPr="00FB6FE5">
                                  <w:rPr>
                                    <w:rStyle w:val="slostrnky"/>
                                    <w:noProof/>
                                    <w:rPrChange w:id="8" w:author="Pittr Radek" w:date="2025-02-14T16:34:00Z">
                                      <w:rPr/>
                                    </w:rPrChange>
                                  </w:rPr>
                                  <w:t>8</w:t>
                                </w:r>
                              </w:ins>
                              <w:del w:id="9" w:author="Pittr Radek" w:date="2025-02-14T16:34:00Z">
                                <w:r w:rsidR="00FB6FE5" w:rsidRPr="00FB6FE5" w:rsidDel="00FB6FE5">
                                  <w:rPr>
                                    <w:rStyle w:val="slostrnky"/>
                                    <w:noProof/>
                                  </w:rPr>
                                  <w:delText>8</w:delText>
                                </w:r>
                              </w:del>
                              <w:r w:rsidR="00377102" w:rsidRPr="0037710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50BD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0E158024" w14:textId="0152EE4E" w:rsidR="00224E73" w:rsidRPr="00727BE2" w:rsidRDefault="00702EA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6526C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6526C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6526C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FB6FE5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6526C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6526C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77102" w:rsidRPr="00377102">
                          <w:fldChar w:fldCharType="begin"/>
                        </w:r>
                        <w:r w:rsidR="00F6526C">
                          <w:instrText xml:space="preserve"> NUMPAGES   \* MERGEFORMAT </w:instrText>
                        </w:r>
                        <w:r w:rsidR="00377102" w:rsidRPr="00377102">
                          <w:fldChar w:fldCharType="separate"/>
                        </w:r>
                        <w:ins w:id="10" w:author="Pittr Radek" w:date="2025-02-14T16:34:00Z">
                          <w:r w:rsidR="00FB6FE5" w:rsidRPr="00FB6FE5">
                            <w:rPr>
                              <w:rStyle w:val="slostrnky"/>
                              <w:noProof/>
                              <w:rPrChange w:id="11" w:author="Pittr Radek" w:date="2025-02-14T16:34:00Z">
                                <w:rPr/>
                              </w:rPrChange>
                            </w:rPr>
                            <w:t>8</w:t>
                          </w:r>
                        </w:ins>
                        <w:del w:id="12" w:author="Pittr Radek" w:date="2025-02-14T16:34:00Z">
                          <w:r w:rsidR="00FB6FE5" w:rsidRPr="00FB6FE5" w:rsidDel="00FB6FE5">
                            <w:rPr>
                              <w:rStyle w:val="slostrnky"/>
                              <w:noProof/>
                            </w:rPr>
                            <w:delText>8</w:delText>
                          </w:r>
                        </w:del>
                        <w:r w:rsidR="00377102" w:rsidRPr="0037710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1D225" w14:textId="77777777" w:rsidR="00702EA6" w:rsidRDefault="00702EA6">
      <w:pPr>
        <w:spacing w:line="240" w:lineRule="auto"/>
      </w:pPr>
      <w:r>
        <w:separator/>
      </w:r>
    </w:p>
  </w:footnote>
  <w:footnote w:type="continuationSeparator" w:id="0">
    <w:p w14:paraId="32F664AF" w14:textId="77777777" w:rsidR="00702EA6" w:rsidRDefault="00702E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00D76" w14:textId="77777777" w:rsidR="00224E73" w:rsidRDefault="00F6526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177F107" wp14:editId="21668358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DD548F" w14:textId="77777777" w:rsidR="00224E73" w:rsidRDefault="00F6526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796C7DA" wp14:editId="6E7DE11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D2D0CB" w14:textId="77777777" w:rsidR="00224E73" w:rsidRPr="00321BCC" w:rsidRDefault="00F6526C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96C7D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60D2D0CB" w14:textId="77777777" w:rsidR="00224E73" w:rsidRPr="00321BCC" w:rsidRDefault="00F6526C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6E321D87" wp14:editId="13A3B7F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26E8FC1C">
      <w:start w:val="1"/>
      <w:numFmt w:val="decimal"/>
      <w:lvlText w:val="%1."/>
      <w:lvlJc w:val="left"/>
      <w:pPr>
        <w:ind w:left="1291" w:hanging="360"/>
      </w:pPr>
    </w:lvl>
    <w:lvl w:ilvl="1" w:tplc="72ACA636" w:tentative="1">
      <w:start w:val="1"/>
      <w:numFmt w:val="lowerLetter"/>
      <w:lvlText w:val="%2."/>
      <w:lvlJc w:val="left"/>
      <w:pPr>
        <w:ind w:left="2011" w:hanging="360"/>
      </w:pPr>
    </w:lvl>
    <w:lvl w:ilvl="2" w:tplc="FFB8D412" w:tentative="1">
      <w:start w:val="1"/>
      <w:numFmt w:val="lowerRoman"/>
      <w:lvlText w:val="%3."/>
      <w:lvlJc w:val="right"/>
      <w:pPr>
        <w:ind w:left="2731" w:hanging="180"/>
      </w:pPr>
    </w:lvl>
    <w:lvl w:ilvl="3" w:tplc="6BA2A420" w:tentative="1">
      <w:start w:val="1"/>
      <w:numFmt w:val="decimal"/>
      <w:lvlText w:val="%4."/>
      <w:lvlJc w:val="left"/>
      <w:pPr>
        <w:ind w:left="3451" w:hanging="360"/>
      </w:pPr>
    </w:lvl>
    <w:lvl w:ilvl="4" w:tplc="CA4E99C6" w:tentative="1">
      <w:start w:val="1"/>
      <w:numFmt w:val="lowerLetter"/>
      <w:lvlText w:val="%5."/>
      <w:lvlJc w:val="left"/>
      <w:pPr>
        <w:ind w:left="4171" w:hanging="360"/>
      </w:pPr>
    </w:lvl>
    <w:lvl w:ilvl="5" w:tplc="DD6AB5CC" w:tentative="1">
      <w:start w:val="1"/>
      <w:numFmt w:val="lowerRoman"/>
      <w:lvlText w:val="%6."/>
      <w:lvlJc w:val="right"/>
      <w:pPr>
        <w:ind w:left="4891" w:hanging="180"/>
      </w:pPr>
    </w:lvl>
    <w:lvl w:ilvl="6" w:tplc="C69CC0B0" w:tentative="1">
      <w:start w:val="1"/>
      <w:numFmt w:val="decimal"/>
      <w:lvlText w:val="%7."/>
      <w:lvlJc w:val="left"/>
      <w:pPr>
        <w:ind w:left="5611" w:hanging="360"/>
      </w:pPr>
    </w:lvl>
    <w:lvl w:ilvl="7" w:tplc="D5FA9076" w:tentative="1">
      <w:start w:val="1"/>
      <w:numFmt w:val="lowerLetter"/>
      <w:lvlText w:val="%8."/>
      <w:lvlJc w:val="left"/>
      <w:pPr>
        <w:ind w:left="6331" w:hanging="360"/>
      </w:pPr>
    </w:lvl>
    <w:lvl w:ilvl="8" w:tplc="AA1C5FBC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66C28DB4">
      <w:start w:val="1"/>
      <w:numFmt w:val="decimal"/>
      <w:lvlText w:val="%1."/>
      <w:lvlJc w:val="left"/>
      <w:pPr>
        <w:ind w:left="720" w:hanging="360"/>
      </w:pPr>
    </w:lvl>
    <w:lvl w:ilvl="1" w:tplc="D5B4FC82" w:tentative="1">
      <w:start w:val="1"/>
      <w:numFmt w:val="lowerLetter"/>
      <w:lvlText w:val="%2."/>
      <w:lvlJc w:val="left"/>
      <w:pPr>
        <w:ind w:left="1440" w:hanging="360"/>
      </w:pPr>
    </w:lvl>
    <w:lvl w:ilvl="2" w:tplc="AFF8439C" w:tentative="1">
      <w:start w:val="1"/>
      <w:numFmt w:val="lowerRoman"/>
      <w:lvlText w:val="%3."/>
      <w:lvlJc w:val="right"/>
      <w:pPr>
        <w:ind w:left="2160" w:hanging="180"/>
      </w:pPr>
    </w:lvl>
    <w:lvl w:ilvl="3" w:tplc="3E3C10D2" w:tentative="1">
      <w:start w:val="1"/>
      <w:numFmt w:val="decimal"/>
      <w:lvlText w:val="%4."/>
      <w:lvlJc w:val="left"/>
      <w:pPr>
        <w:ind w:left="2880" w:hanging="360"/>
      </w:pPr>
    </w:lvl>
    <w:lvl w:ilvl="4" w:tplc="9214B222" w:tentative="1">
      <w:start w:val="1"/>
      <w:numFmt w:val="lowerLetter"/>
      <w:lvlText w:val="%5."/>
      <w:lvlJc w:val="left"/>
      <w:pPr>
        <w:ind w:left="3600" w:hanging="360"/>
      </w:pPr>
    </w:lvl>
    <w:lvl w:ilvl="5" w:tplc="3D56776E" w:tentative="1">
      <w:start w:val="1"/>
      <w:numFmt w:val="lowerRoman"/>
      <w:lvlText w:val="%6."/>
      <w:lvlJc w:val="right"/>
      <w:pPr>
        <w:ind w:left="4320" w:hanging="180"/>
      </w:pPr>
    </w:lvl>
    <w:lvl w:ilvl="6" w:tplc="5BC06992" w:tentative="1">
      <w:start w:val="1"/>
      <w:numFmt w:val="decimal"/>
      <w:lvlText w:val="%7."/>
      <w:lvlJc w:val="left"/>
      <w:pPr>
        <w:ind w:left="5040" w:hanging="360"/>
      </w:pPr>
    </w:lvl>
    <w:lvl w:ilvl="7" w:tplc="5F14FA50" w:tentative="1">
      <w:start w:val="1"/>
      <w:numFmt w:val="lowerLetter"/>
      <w:lvlText w:val="%8."/>
      <w:lvlJc w:val="left"/>
      <w:pPr>
        <w:ind w:left="5760" w:hanging="360"/>
      </w:pPr>
    </w:lvl>
    <w:lvl w:ilvl="8" w:tplc="59CC83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EA66C8B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80BABC9A" w:tentative="1">
      <w:start w:val="1"/>
      <w:numFmt w:val="lowerLetter"/>
      <w:lvlText w:val="%2."/>
      <w:lvlJc w:val="left"/>
      <w:pPr>
        <w:ind w:left="1392" w:hanging="360"/>
      </w:pPr>
    </w:lvl>
    <w:lvl w:ilvl="2" w:tplc="D456798C" w:tentative="1">
      <w:start w:val="1"/>
      <w:numFmt w:val="lowerRoman"/>
      <w:lvlText w:val="%3."/>
      <w:lvlJc w:val="right"/>
      <w:pPr>
        <w:ind w:left="2112" w:hanging="180"/>
      </w:pPr>
    </w:lvl>
    <w:lvl w:ilvl="3" w:tplc="6D26DC2A" w:tentative="1">
      <w:start w:val="1"/>
      <w:numFmt w:val="decimal"/>
      <w:lvlText w:val="%4."/>
      <w:lvlJc w:val="left"/>
      <w:pPr>
        <w:ind w:left="2832" w:hanging="360"/>
      </w:pPr>
    </w:lvl>
    <w:lvl w:ilvl="4" w:tplc="F6B88A68" w:tentative="1">
      <w:start w:val="1"/>
      <w:numFmt w:val="lowerLetter"/>
      <w:lvlText w:val="%5."/>
      <w:lvlJc w:val="left"/>
      <w:pPr>
        <w:ind w:left="3552" w:hanging="360"/>
      </w:pPr>
    </w:lvl>
    <w:lvl w:ilvl="5" w:tplc="481A7844" w:tentative="1">
      <w:start w:val="1"/>
      <w:numFmt w:val="lowerRoman"/>
      <w:lvlText w:val="%6."/>
      <w:lvlJc w:val="right"/>
      <w:pPr>
        <w:ind w:left="4272" w:hanging="180"/>
      </w:pPr>
    </w:lvl>
    <w:lvl w:ilvl="6" w:tplc="428A26F0" w:tentative="1">
      <w:start w:val="1"/>
      <w:numFmt w:val="decimal"/>
      <w:lvlText w:val="%7."/>
      <w:lvlJc w:val="left"/>
      <w:pPr>
        <w:ind w:left="4992" w:hanging="360"/>
      </w:pPr>
    </w:lvl>
    <w:lvl w:ilvl="7" w:tplc="29286D86" w:tentative="1">
      <w:start w:val="1"/>
      <w:numFmt w:val="lowerLetter"/>
      <w:lvlText w:val="%8."/>
      <w:lvlJc w:val="left"/>
      <w:pPr>
        <w:ind w:left="5712" w:hanging="360"/>
      </w:pPr>
    </w:lvl>
    <w:lvl w:ilvl="8" w:tplc="3C8E5D1A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1FFC62FA">
      <w:start w:val="1"/>
      <w:numFmt w:val="lowerLetter"/>
      <w:lvlText w:val="%1)"/>
      <w:lvlJc w:val="left"/>
      <w:pPr>
        <w:ind w:left="720" w:hanging="360"/>
      </w:pPr>
    </w:lvl>
    <w:lvl w:ilvl="1" w:tplc="739CBDA0" w:tentative="1">
      <w:start w:val="1"/>
      <w:numFmt w:val="lowerLetter"/>
      <w:lvlText w:val="%2."/>
      <w:lvlJc w:val="left"/>
      <w:pPr>
        <w:ind w:left="1440" w:hanging="360"/>
      </w:pPr>
    </w:lvl>
    <w:lvl w:ilvl="2" w:tplc="3A261288" w:tentative="1">
      <w:start w:val="1"/>
      <w:numFmt w:val="lowerRoman"/>
      <w:lvlText w:val="%3."/>
      <w:lvlJc w:val="right"/>
      <w:pPr>
        <w:ind w:left="2160" w:hanging="180"/>
      </w:pPr>
    </w:lvl>
    <w:lvl w:ilvl="3" w:tplc="5060FD12" w:tentative="1">
      <w:start w:val="1"/>
      <w:numFmt w:val="decimal"/>
      <w:lvlText w:val="%4."/>
      <w:lvlJc w:val="left"/>
      <w:pPr>
        <w:ind w:left="2880" w:hanging="360"/>
      </w:pPr>
    </w:lvl>
    <w:lvl w:ilvl="4" w:tplc="42CE61AE" w:tentative="1">
      <w:start w:val="1"/>
      <w:numFmt w:val="lowerLetter"/>
      <w:lvlText w:val="%5."/>
      <w:lvlJc w:val="left"/>
      <w:pPr>
        <w:ind w:left="3600" w:hanging="360"/>
      </w:pPr>
    </w:lvl>
    <w:lvl w:ilvl="5" w:tplc="A992CCF0" w:tentative="1">
      <w:start w:val="1"/>
      <w:numFmt w:val="lowerRoman"/>
      <w:lvlText w:val="%6."/>
      <w:lvlJc w:val="right"/>
      <w:pPr>
        <w:ind w:left="4320" w:hanging="180"/>
      </w:pPr>
    </w:lvl>
    <w:lvl w:ilvl="6" w:tplc="A970C054" w:tentative="1">
      <w:start w:val="1"/>
      <w:numFmt w:val="decimal"/>
      <w:lvlText w:val="%7."/>
      <w:lvlJc w:val="left"/>
      <w:pPr>
        <w:ind w:left="5040" w:hanging="360"/>
      </w:pPr>
    </w:lvl>
    <w:lvl w:ilvl="7" w:tplc="F2C64AA0" w:tentative="1">
      <w:start w:val="1"/>
      <w:numFmt w:val="lowerLetter"/>
      <w:lvlText w:val="%8."/>
      <w:lvlJc w:val="left"/>
      <w:pPr>
        <w:ind w:left="5760" w:hanging="360"/>
      </w:pPr>
    </w:lvl>
    <w:lvl w:ilvl="8" w:tplc="60E00C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335A73AE">
      <w:start w:val="1"/>
      <w:numFmt w:val="lowerLetter"/>
      <w:lvlText w:val="%1)"/>
      <w:lvlJc w:val="left"/>
      <w:pPr>
        <w:ind w:left="720" w:hanging="360"/>
      </w:pPr>
    </w:lvl>
    <w:lvl w:ilvl="1" w:tplc="57EA2388">
      <w:start w:val="1"/>
      <w:numFmt w:val="lowerLetter"/>
      <w:lvlText w:val="%2."/>
      <w:lvlJc w:val="left"/>
      <w:pPr>
        <w:ind w:left="1440" w:hanging="360"/>
      </w:pPr>
    </w:lvl>
    <w:lvl w:ilvl="2" w:tplc="89808D66">
      <w:start w:val="1"/>
      <w:numFmt w:val="lowerRoman"/>
      <w:lvlText w:val="%3."/>
      <w:lvlJc w:val="right"/>
      <w:pPr>
        <w:ind w:left="2160" w:hanging="180"/>
      </w:pPr>
    </w:lvl>
    <w:lvl w:ilvl="3" w:tplc="2B663D52">
      <w:start w:val="1"/>
      <w:numFmt w:val="decimal"/>
      <w:lvlText w:val="%4."/>
      <w:lvlJc w:val="left"/>
      <w:pPr>
        <w:ind w:left="2880" w:hanging="360"/>
      </w:pPr>
    </w:lvl>
    <w:lvl w:ilvl="4" w:tplc="D9344B6A">
      <w:start w:val="1"/>
      <w:numFmt w:val="lowerLetter"/>
      <w:lvlText w:val="%5."/>
      <w:lvlJc w:val="left"/>
      <w:pPr>
        <w:ind w:left="3600" w:hanging="360"/>
      </w:pPr>
    </w:lvl>
    <w:lvl w:ilvl="5" w:tplc="A77E0496">
      <w:start w:val="1"/>
      <w:numFmt w:val="lowerRoman"/>
      <w:lvlText w:val="%6."/>
      <w:lvlJc w:val="right"/>
      <w:pPr>
        <w:ind w:left="4320" w:hanging="180"/>
      </w:pPr>
    </w:lvl>
    <w:lvl w:ilvl="6" w:tplc="2AEC2276">
      <w:start w:val="1"/>
      <w:numFmt w:val="decimal"/>
      <w:lvlText w:val="%7."/>
      <w:lvlJc w:val="left"/>
      <w:pPr>
        <w:ind w:left="5040" w:hanging="360"/>
      </w:pPr>
    </w:lvl>
    <w:lvl w:ilvl="7" w:tplc="7EDC59EE">
      <w:start w:val="1"/>
      <w:numFmt w:val="lowerLetter"/>
      <w:lvlText w:val="%8."/>
      <w:lvlJc w:val="left"/>
      <w:pPr>
        <w:ind w:left="5760" w:hanging="360"/>
      </w:pPr>
    </w:lvl>
    <w:lvl w:ilvl="8" w:tplc="5C5A86E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E10AC4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AA2E84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310314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A387FB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7DE3B82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C20F42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1438F78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B2DE990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722227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7FA65320"/>
    <w:multiLevelType w:val="hybridMultilevel"/>
    <w:tmpl w:val="5D62E118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2836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30"/>
  </w:num>
  <w:num w:numId="45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ttr Radek">
    <w15:presenceInfo w15:providerId="AD" w15:userId="S-1-5-21-1516916145-3332080500-352412931-63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42CD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C66D7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1CF9"/>
    <w:rsid w:val="002623EC"/>
    <w:rsid w:val="002663BF"/>
    <w:rsid w:val="00274011"/>
    <w:rsid w:val="002748B7"/>
    <w:rsid w:val="002751A7"/>
    <w:rsid w:val="0027660D"/>
    <w:rsid w:val="00276FE4"/>
    <w:rsid w:val="002928DE"/>
    <w:rsid w:val="002932DA"/>
    <w:rsid w:val="00294342"/>
    <w:rsid w:val="00295A22"/>
    <w:rsid w:val="0029638E"/>
    <w:rsid w:val="002A4CCF"/>
    <w:rsid w:val="002B1565"/>
    <w:rsid w:val="002B341E"/>
    <w:rsid w:val="002B5F8A"/>
    <w:rsid w:val="002C6C32"/>
    <w:rsid w:val="002D03F1"/>
    <w:rsid w:val="002D44EA"/>
    <w:rsid w:val="002D4C12"/>
    <w:rsid w:val="002D59D8"/>
    <w:rsid w:val="002E0616"/>
    <w:rsid w:val="002E4A33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BD9"/>
    <w:rsid w:val="00356E65"/>
    <w:rsid w:val="00360CAC"/>
    <w:rsid w:val="00363B6A"/>
    <w:rsid w:val="003675A0"/>
    <w:rsid w:val="00372D0D"/>
    <w:rsid w:val="00374550"/>
    <w:rsid w:val="00374638"/>
    <w:rsid w:val="00376CD7"/>
    <w:rsid w:val="00377102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9C5"/>
    <w:rsid w:val="003A1E25"/>
    <w:rsid w:val="003A2496"/>
    <w:rsid w:val="003B20A3"/>
    <w:rsid w:val="003B2746"/>
    <w:rsid w:val="003C0573"/>
    <w:rsid w:val="003C2711"/>
    <w:rsid w:val="003C5F49"/>
    <w:rsid w:val="003D4755"/>
    <w:rsid w:val="003E0B77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F11"/>
    <w:rsid w:val="00494553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218B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B3C68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07D9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AAC"/>
    <w:rsid w:val="006A2D5B"/>
    <w:rsid w:val="006A425C"/>
    <w:rsid w:val="006B2D7E"/>
    <w:rsid w:val="006B71FA"/>
    <w:rsid w:val="006C306A"/>
    <w:rsid w:val="006D0812"/>
    <w:rsid w:val="006D4390"/>
    <w:rsid w:val="006D621C"/>
    <w:rsid w:val="006D645D"/>
    <w:rsid w:val="006D648C"/>
    <w:rsid w:val="006E14A6"/>
    <w:rsid w:val="006E1628"/>
    <w:rsid w:val="006E30C3"/>
    <w:rsid w:val="006E75D2"/>
    <w:rsid w:val="006E7787"/>
    <w:rsid w:val="006F2373"/>
    <w:rsid w:val="006F2664"/>
    <w:rsid w:val="006F3D05"/>
    <w:rsid w:val="006F4A91"/>
    <w:rsid w:val="00702EA6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622E"/>
    <w:rsid w:val="00747635"/>
    <w:rsid w:val="00761F17"/>
    <w:rsid w:val="007634DE"/>
    <w:rsid w:val="00763543"/>
    <w:rsid w:val="00764C5E"/>
    <w:rsid w:val="00771C75"/>
    <w:rsid w:val="00772A02"/>
    <w:rsid w:val="00777305"/>
    <w:rsid w:val="00780011"/>
    <w:rsid w:val="007825DE"/>
    <w:rsid w:val="0078355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1526C"/>
    <w:rsid w:val="00820341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92339"/>
    <w:rsid w:val="00897D0D"/>
    <w:rsid w:val="008A1F87"/>
    <w:rsid w:val="008A4986"/>
    <w:rsid w:val="008B00ED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2CBC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238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03E"/>
    <w:rsid w:val="00A121CC"/>
    <w:rsid w:val="00A12AC8"/>
    <w:rsid w:val="00A1527D"/>
    <w:rsid w:val="00A160B5"/>
    <w:rsid w:val="00A20089"/>
    <w:rsid w:val="00A202CF"/>
    <w:rsid w:val="00A23AE2"/>
    <w:rsid w:val="00A3085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8412E"/>
    <w:rsid w:val="00A90464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D79F8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5775"/>
    <w:rsid w:val="00B97451"/>
    <w:rsid w:val="00B979C9"/>
    <w:rsid w:val="00BA16BB"/>
    <w:rsid w:val="00BA4F7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0412"/>
    <w:rsid w:val="00C0494E"/>
    <w:rsid w:val="00C11D8C"/>
    <w:rsid w:val="00C1670E"/>
    <w:rsid w:val="00C17770"/>
    <w:rsid w:val="00C17D15"/>
    <w:rsid w:val="00C25757"/>
    <w:rsid w:val="00C31446"/>
    <w:rsid w:val="00C3263F"/>
    <w:rsid w:val="00C542A6"/>
    <w:rsid w:val="00C55596"/>
    <w:rsid w:val="00C61062"/>
    <w:rsid w:val="00C61D9E"/>
    <w:rsid w:val="00C670F0"/>
    <w:rsid w:val="00C7352C"/>
    <w:rsid w:val="00C73AFB"/>
    <w:rsid w:val="00C74916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2C4C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D6A8B"/>
    <w:rsid w:val="00DE000D"/>
    <w:rsid w:val="00DE16A4"/>
    <w:rsid w:val="00DF5939"/>
    <w:rsid w:val="00DF7736"/>
    <w:rsid w:val="00E0119F"/>
    <w:rsid w:val="00E05B25"/>
    <w:rsid w:val="00E07F55"/>
    <w:rsid w:val="00E106D2"/>
    <w:rsid w:val="00E152DE"/>
    <w:rsid w:val="00E1779B"/>
    <w:rsid w:val="00E22214"/>
    <w:rsid w:val="00E22A3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4951"/>
    <w:rsid w:val="00EE5280"/>
    <w:rsid w:val="00EF1E86"/>
    <w:rsid w:val="00EF2026"/>
    <w:rsid w:val="00EF2676"/>
    <w:rsid w:val="00F025F7"/>
    <w:rsid w:val="00F043FF"/>
    <w:rsid w:val="00F04984"/>
    <w:rsid w:val="00F04994"/>
    <w:rsid w:val="00F10B4C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6526C"/>
    <w:rsid w:val="00F72AB3"/>
    <w:rsid w:val="00F73C0C"/>
    <w:rsid w:val="00F77E8D"/>
    <w:rsid w:val="00F805A1"/>
    <w:rsid w:val="00F94597"/>
    <w:rsid w:val="00F95548"/>
    <w:rsid w:val="00F95610"/>
    <w:rsid w:val="00FA7145"/>
    <w:rsid w:val="00FB6FE5"/>
    <w:rsid w:val="00FB7C4F"/>
    <w:rsid w:val="00FD0BC6"/>
    <w:rsid w:val="00FD3BAF"/>
    <w:rsid w:val="00FE2E96"/>
    <w:rsid w:val="00FE3E3D"/>
    <w:rsid w:val="00FE4DD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4324FF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link w:val="ListNumber-ContractCzechRadioChar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  <w:style w:type="character" w:customStyle="1" w:styleId="ListNumber-ContractCzechRadioChar">
    <w:name w:val="List Number - Contract (Czech Radio) Char"/>
    <w:link w:val="ListNumber-ContractCzechRadio"/>
    <w:uiPriority w:val="13"/>
    <w:locked/>
    <w:rsid w:val="00261CF9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9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BFA8557-ACB5-4DB0-AF90-983E595D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</TotalTime>
  <Pages>1</Pages>
  <Words>2985</Words>
  <Characters>17617</Characters>
  <Application>Microsoft Office Word</Application>
  <DocSecurity>0</DocSecurity>
  <Lines>146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Pittr Radek</cp:lastModifiedBy>
  <cp:revision>155</cp:revision>
  <dcterms:created xsi:type="dcterms:W3CDTF">2017-04-27T06:49:00Z</dcterms:created>
  <dcterms:modified xsi:type="dcterms:W3CDTF">2025-02-14T15:34:00Z</dcterms:modified>
</cp:coreProperties>
</file>